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C8C" w:rsidRDefault="00CA7C8C" w:rsidP="00CA7C8C">
      <w:pPr>
        <w:widowControl w:val="0"/>
        <w:spacing w:after="160"/>
        <w:ind w:firstLine="567"/>
        <w:jc w:val="center"/>
        <w:rPr>
          <w:rFonts w:ascii="GHEA Grapalat" w:hAnsi="GHEA Grapalat"/>
          <w:i/>
          <w:lang w:val="hy-AM"/>
        </w:rPr>
      </w:pPr>
    </w:p>
    <w:p w:rsidR="00CA7C8C" w:rsidRDefault="00CA7C8C" w:rsidP="00CA7C8C">
      <w:pPr>
        <w:widowControl w:val="0"/>
        <w:spacing w:after="160"/>
        <w:ind w:firstLine="567"/>
        <w:jc w:val="center"/>
        <w:rPr>
          <w:rFonts w:ascii="GHEA Grapalat" w:hAnsi="GHEA Grapalat"/>
          <w:i/>
          <w:lang w:val="hy-AM"/>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ОБЪЯВЛЕНИЕ Подтверждено</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С кодом «КТС-ГХАПЗБ-23/17».</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  Комитета по оценке запросов котировок</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2023 Решением №1 от 30 марта</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ФОНД "МУНИЦИПАЛЬНОЕ ХОЗЯЙСТВО, УДАЛЕНИЕ ОТХОДОВ И САНИТАРИЯ" ОБЩИНЫ ХАЗДАН КОТАЙКСКОГО РАЙОНА РА</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ПРИГЛАШЕНИЕ</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ЗАЯВКА НА ОЦЕНКУ НА ЗАКУПКУ АВТОЗАПЧАСТЕЙ ДЛЯ НУЖД ФОНДА «КОММУНАЛЬНОЕ ОБСЛУЖИВАНИЕ, УДАЛЕНИЕ ОТХОДОВ И САНИТАРИЯ» ОБЩИНЫ ХАЗДАН КОТАЙКСКОГО РАЙОНА РА</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МАСЛО</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О ЗАПРОСЕ О РЕЙТИНГЕ</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Настоящий текст заявления утвержден оценочной комиссией на 2023 год.</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решением №1 от 30 марта</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Код процедуры: «КТС-ГХАПЗБ-23/17»</w:t>
      </w:r>
    </w:p>
    <w:p w:rsidR="00CA7C8C" w:rsidRPr="003A1405" w:rsidRDefault="00CA7C8C" w:rsidP="003A1405">
      <w:pPr>
        <w:widowControl w:val="0"/>
        <w:spacing w:after="160"/>
        <w:jc w:val="center"/>
        <w:rPr>
          <w:rFonts w:ascii="GHEA Grapalat" w:hAnsi="GHEA Grapalat"/>
          <w:b/>
          <w:i/>
        </w:rPr>
      </w:pP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Заказчик, учреждение «Коммунальное хозяйство, вывоз мусора и уборка» муниципалитета Раздан, расположенное в городе Раздан, площадь Конституции 1, административное здание, объявляет запрос котировок, который проводится в один этап.</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По итогам данной процедуры выбранному участнику будет предложено заключить в установленном порядке договор поставки «Автозапчастей» (далее – договор).</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Согласно статье 7 Закона РА "О закупках" любое лицо, независимо от того, является ли оно иностранным физическим лицом, организацией или лицом без </w:t>
      </w:r>
      <w:r w:rsidRPr="003A1405">
        <w:rPr>
          <w:rFonts w:ascii="GHEA Grapalat" w:hAnsi="GHEA Grapalat"/>
          <w:b/>
          <w:i/>
        </w:rPr>
        <w:lastRenderedPageBreak/>
        <w:t>гражданства, имеет равное право на участие в этой процедуре.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Условия, предъявляемые к лицам, не имеющим права на участие в этой процедуре, а также к участникам, определяются в приглашении к этой процедуре.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Выбранный участник определяется из числа участников, подавших достаточно оцененные заявки на неценовых условиях, по принципу предоставления предпочтения участнику, подавшему самое низкое ценовое предложение.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Для того, чтобы получить приглашение на процедуру на бумаге, необходимо обратиться к клиенту до 9:30 15 числа с момента публикации данного объявления. При этом для получения приглашения в бумажном виде клиенту необходимо подать письменное заявление. Клиент бесплатно предоставляет приглашение в бумажном виде в первый рабочий день после получения такого запроса.</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В случае поступления запроса на оформление приглашения в электронной форме заказчик безвозмездно обеспечивает оформление приглашения в электронной форме в течение рабочего дня, следующего за днем </w:t>
      </w:r>
      <w:r w:rsidRPr="003A1405">
        <w:rPr>
          <w:rFonts w:ascii="Cambria Math" w:hAnsi="Cambria Math" w:cs="Cambria Math"/>
          <w:b/>
          <w:i/>
        </w:rPr>
        <w:t>​​</w:t>
      </w:r>
      <w:r w:rsidRPr="003A1405">
        <w:rPr>
          <w:rFonts w:ascii="GHEA Grapalat" w:hAnsi="GHEA Grapalat" w:cs="GHEA Grapalat"/>
          <w:b/>
          <w:i/>
        </w:rPr>
        <w:t>получения</w:t>
      </w:r>
      <w:r w:rsidRPr="003A1405">
        <w:rPr>
          <w:rFonts w:ascii="GHEA Grapalat" w:hAnsi="GHEA Grapalat"/>
          <w:b/>
          <w:i/>
        </w:rPr>
        <w:t xml:space="preserve"> </w:t>
      </w:r>
      <w:r w:rsidRPr="003A1405">
        <w:rPr>
          <w:rFonts w:ascii="GHEA Grapalat" w:hAnsi="GHEA Grapalat" w:cs="GHEA Grapalat"/>
          <w:b/>
          <w:i/>
        </w:rPr>
        <w:t>заявки</w:t>
      </w:r>
      <w:r w:rsidRPr="003A1405">
        <w:rPr>
          <w:rFonts w:ascii="GHEA Grapalat" w:hAnsi="GHEA Grapalat"/>
          <w:b/>
          <w:i/>
        </w:rPr>
        <w:t>.</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Неполучение приглашения не ограничивает права участника на участие в данной процедуре.</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Заявки на участие в данной процедуре необходимо подавать по адресу c. Раздан, площадь Конституции 1, помещение 20 административного здания, в документальной форме до 9 часов 30 минут 15 числа со дня опубликования настоящего объявления.</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Помимо армянского, заявки также можно подавать на английском или русском языках.</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Заявки будут открыты в общине Раздан, с. 15 апреля 2023 года в 9:30, по адресу: площадь Конституции, 1, помещение 20 административного здания, г. Раздан.</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Жалобы относительно этой процедуры следует подавать лицу, которое рассматривает жалобы, связанные с покупками: c. Ереван, ул. Мелик-Адамяна. 1 адрес. Обжалование осуществляется в порядке, указанном в объявлении о проведении настоящего конкурса. Для подачи жалобы требуется плата в размере 30 000 (тридцать тысяч) драмов РА, которая должна быть переведена на казначейский счет «900008000482», открытый на имя Министерства финансов Республики Армения.</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Для получения дополнительной информации об этом объявлении, пожалуйста, обращайтесь:</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Секретарь оценочной комиссии Кристине Багдасаряни</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                                                 Телефон: 060-70-40-21</w:t>
      </w:r>
    </w:p>
    <w:p w:rsidR="00CA7C8C" w:rsidRPr="003A1405" w:rsidRDefault="00CA7C8C" w:rsidP="003A1405">
      <w:pPr>
        <w:widowControl w:val="0"/>
        <w:spacing w:after="160"/>
        <w:jc w:val="center"/>
        <w:rPr>
          <w:rFonts w:ascii="GHEA Grapalat" w:hAnsi="GHEA Grapalat"/>
          <w:b/>
          <w:i/>
        </w:rPr>
      </w:pPr>
      <w:r w:rsidRPr="003A1405">
        <w:rPr>
          <w:rFonts w:ascii="GHEA Grapalat" w:hAnsi="GHEA Grapalat"/>
          <w:b/>
          <w:i/>
        </w:rPr>
        <w:t xml:space="preserve">                                                  Электронная почта: baghdasaryan_1978@mail.ru</w:t>
      </w:r>
    </w:p>
    <w:p w:rsidR="00CA7C8C" w:rsidRPr="00CA7C8C" w:rsidRDefault="00CA7C8C" w:rsidP="00CA7C8C">
      <w:pPr>
        <w:widowControl w:val="0"/>
        <w:spacing w:after="160"/>
        <w:ind w:firstLine="567"/>
        <w:jc w:val="center"/>
        <w:rPr>
          <w:rFonts w:ascii="GHEA Grapalat" w:hAnsi="GHEA Grapalat"/>
          <w:i/>
        </w:rPr>
      </w:pPr>
      <w:r w:rsidRPr="00CA7C8C">
        <w:rPr>
          <w:rFonts w:ascii="GHEA Grapalat" w:hAnsi="GHEA Grapalat"/>
          <w:i/>
        </w:rPr>
        <w:t xml:space="preserve">                                    </w:t>
      </w:r>
    </w:p>
    <w:p w:rsidR="00CA7C8C" w:rsidRPr="00CA7C8C" w:rsidRDefault="00CA7C8C" w:rsidP="00CA7C8C">
      <w:pPr>
        <w:widowControl w:val="0"/>
        <w:spacing w:after="160"/>
        <w:ind w:firstLine="567"/>
        <w:jc w:val="center"/>
        <w:rPr>
          <w:rFonts w:ascii="GHEA Grapalat" w:hAnsi="GHEA Grapalat"/>
          <w:i/>
        </w:rPr>
      </w:pPr>
    </w:p>
    <w:p w:rsidR="00CA7C8C" w:rsidRPr="00CA7C8C" w:rsidRDefault="00CA7C8C" w:rsidP="00CA7C8C">
      <w:pPr>
        <w:widowControl w:val="0"/>
        <w:spacing w:after="160"/>
        <w:ind w:firstLine="567"/>
        <w:jc w:val="center"/>
        <w:rPr>
          <w:rFonts w:ascii="GHEA Grapalat" w:hAnsi="GHEA Grapalat"/>
          <w:i/>
        </w:rPr>
      </w:pPr>
    </w:p>
    <w:p w:rsidR="00CA7C8C" w:rsidRPr="00CA7C8C" w:rsidRDefault="00CA7C8C" w:rsidP="00CA7C8C">
      <w:pPr>
        <w:widowControl w:val="0"/>
        <w:spacing w:after="160"/>
        <w:ind w:firstLine="567"/>
        <w:jc w:val="center"/>
        <w:rPr>
          <w:rFonts w:ascii="GHEA Grapalat" w:hAnsi="GHEA Grapalat"/>
          <w:i/>
        </w:rPr>
      </w:pPr>
    </w:p>
    <w:p w:rsidR="002E0A52" w:rsidRPr="003A1405" w:rsidRDefault="003A1405" w:rsidP="002E0A52">
      <w:pPr>
        <w:widowControl w:val="0"/>
        <w:spacing w:after="160"/>
        <w:jc w:val="center"/>
        <w:rPr>
          <w:rFonts w:ascii="GHEA Grapalat" w:hAnsi="GHEA Grapalat"/>
          <w:b/>
          <w:i/>
        </w:rPr>
      </w:pPr>
      <w:r>
        <w:rPr>
          <w:rFonts w:ascii="GHEA Grapalat" w:hAnsi="GHEA Grapalat"/>
          <w:b/>
          <w:i/>
          <w:lang w:val="hy-AM"/>
        </w:rPr>
        <w:t xml:space="preserve">                                                                                                                </w:t>
      </w:r>
      <w:r w:rsidR="002E0A52" w:rsidRPr="003A1405">
        <w:rPr>
          <w:rFonts w:ascii="GHEA Grapalat" w:hAnsi="GHEA Grapalat"/>
          <w:b/>
          <w:i/>
        </w:rPr>
        <w:t>Одобрено</w:t>
      </w: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 xml:space="preserve">                                                                       </w:t>
      </w:r>
      <w:r w:rsidR="003A1405">
        <w:rPr>
          <w:rFonts w:ascii="GHEA Grapalat" w:hAnsi="GHEA Grapalat"/>
          <w:b/>
          <w:i/>
        </w:rPr>
        <w:t xml:space="preserve">     </w:t>
      </w:r>
      <w:r w:rsidR="003A1405">
        <w:rPr>
          <w:rFonts w:ascii="GHEA Grapalat" w:hAnsi="GHEA Grapalat"/>
          <w:b/>
          <w:i/>
          <w:lang w:val="hy-AM"/>
        </w:rPr>
        <w:t xml:space="preserve">          </w:t>
      </w:r>
      <w:r w:rsidRPr="003A1405">
        <w:rPr>
          <w:rFonts w:ascii="GHEA Grapalat" w:hAnsi="GHEA Grapalat"/>
          <w:b/>
          <w:i/>
        </w:rPr>
        <w:t>С кодом «КТС-ГХАПЗБ-23/17».</w:t>
      </w: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 xml:space="preserve">  </w:t>
      </w:r>
      <w:r w:rsidR="003A1405">
        <w:rPr>
          <w:rFonts w:ascii="GHEA Grapalat" w:hAnsi="GHEA Grapalat"/>
          <w:b/>
          <w:i/>
          <w:lang w:val="hy-AM"/>
        </w:rPr>
        <w:t xml:space="preserve">                                                                    </w:t>
      </w:r>
      <w:r w:rsidRPr="003A1405">
        <w:rPr>
          <w:rFonts w:ascii="GHEA Grapalat" w:hAnsi="GHEA Grapalat"/>
          <w:b/>
          <w:i/>
        </w:rPr>
        <w:t>Комитета по оценке запросов котировок</w:t>
      </w:r>
    </w:p>
    <w:p w:rsidR="002E0A52" w:rsidRPr="002E0A52" w:rsidRDefault="003A1405" w:rsidP="002E0A52">
      <w:pPr>
        <w:widowControl w:val="0"/>
        <w:spacing w:after="160"/>
        <w:jc w:val="center"/>
        <w:rPr>
          <w:rFonts w:ascii="GHEA Grapalat" w:hAnsi="GHEA Grapalat"/>
          <w:i/>
        </w:rPr>
      </w:pPr>
      <w:r>
        <w:rPr>
          <w:rFonts w:ascii="GHEA Grapalat" w:hAnsi="GHEA Grapalat"/>
          <w:b/>
          <w:i/>
          <w:lang w:val="hy-AM"/>
        </w:rPr>
        <w:t xml:space="preserve">                                                      </w:t>
      </w:r>
      <w:r w:rsidR="002E0A52" w:rsidRPr="003A1405">
        <w:rPr>
          <w:rFonts w:ascii="GHEA Grapalat" w:hAnsi="GHEA Grapalat"/>
          <w:b/>
          <w:i/>
        </w:rPr>
        <w:t>2023 Решением №1 от 30 марта</w:t>
      </w:r>
    </w:p>
    <w:p w:rsidR="002E0A52" w:rsidRPr="002E0A52" w:rsidRDefault="002E0A52" w:rsidP="002E0A52">
      <w:pPr>
        <w:widowControl w:val="0"/>
        <w:spacing w:after="160"/>
        <w:jc w:val="center"/>
        <w:rPr>
          <w:rFonts w:ascii="GHEA Grapalat" w:hAnsi="GHEA Grapalat"/>
          <w:i/>
        </w:rPr>
      </w:pPr>
    </w:p>
    <w:p w:rsidR="002E0A52" w:rsidRPr="003A1405" w:rsidRDefault="002E0A52" w:rsidP="002E0A52">
      <w:pPr>
        <w:widowControl w:val="0"/>
        <w:spacing w:after="160"/>
        <w:jc w:val="center"/>
        <w:rPr>
          <w:rFonts w:ascii="GHEA Grapalat" w:hAnsi="GHEA Grapalat"/>
          <w:b/>
          <w:i/>
        </w:rPr>
      </w:pP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ФОНД "МУНИЦИПАЛЬНОЕ ХОЗЯЙСТВО, УДАЛЕНИЕ ОТХОДОВ И САНИТАРИЯ" ОБЩИНЫ ХАЗДАН КОТАЙКСКОГО РАЙОНА РА</w:t>
      </w:r>
    </w:p>
    <w:p w:rsidR="002E0A52" w:rsidRPr="003A1405" w:rsidRDefault="002E0A52" w:rsidP="002E0A52">
      <w:pPr>
        <w:widowControl w:val="0"/>
        <w:spacing w:after="160"/>
        <w:jc w:val="center"/>
        <w:rPr>
          <w:rFonts w:ascii="GHEA Grapalat" w:hAnsi="GHEA Grapalat"/>
          <w:b/>
          <w:i/>
        </w:rPr>
      </w:pPr>
      <w:r w:rsidRPr="003A1405">
        <w:rPr>
          <w:rFonts w:ascii="GHEA Grapalat" w:hAnsi="GHEA Grapalat"/>
          <w:b/>
          <w:i/>
        </w:rPr>
        <w:t>ПРИГЛАШЕНИЕ</w:t>
      </w:r>
    </w:p>
    <w:p w:rsidR="002E0A52" w:rsidRPr="002E0A52" w:rsidRDefault="002E0A52" w:rsidP="002E0A52">
      <w:pPr>
        <w:widowControl w:val="0"/>
        <w:spacing w:after="160"/>
        <w:jc w:val="center"/>
        <w:rPr>
          <w:rFonts w:ascii="GHEA Grapalat" w:hAnsi="GHEA Grapalat"/>
          <w:i/>
        </w:rPr>
      </w:pPr>
    </w:p>
    <w:p w:rsidR="007302C9" w:rsidRPr="007302C9" w:rsidRDefault="002E0A52" w:rsidP="002E0A52">
      <w:pPr>
        <w:widowControl w:val="0"/>
        <w:spacing w:after="160"/>
        <w:jc w:val="center"/>
        <w:rPr>
          <w:rFonts w:ascii="GHEA Grapalat" w:hAnsi="GHEA Grapalat"/>
          <w:b/>
          <w:i/>
          <w:lang w:val="hy-AM"/>
        </w:rPr>
      </w:pPr>
      <w:bookmarkStart w:id="0" w:name="_GoBack"/>
      <w:bookmarkEnd w:id="0"/>
      <w:r w:rsidRPr="007302C9">
        <w:rPr>
          <w:rFonts w:ascii="GHEA Grapalat" w:hAnsi="GHEA Grapalat"/>
          <w:b/>
          <w:i/>
        </w:rPr>
        <w:t>ЗАЯВКА НА ОЦЕНКУ НА ЗАКУПКУ АВТОЗАПЧАСТЕЙ ДЛЯ НУЖД ФОНДА «КОММУНАЛЬНОЕ ОБСЛУЖИВАНИЕ, УДАЛЕНИЕ ОТХОДОВ И САНИТАРИЯ» ОБЩИНЫ ХАЗДАН КОТАЙКСКОГО РАЙОНА РА</w:t>
      </w:r>
    </w:p>
    <w:p w:rsidR="00096865" w:rsidRPr="008842CE" w:rsidRDefault="00096865" w:rsidP="002E0A52">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конкурсе, проводимом под кодом ---BMAPDzB---/---</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600000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нож для грейдера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750000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резина для снегоуборочного ковша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w:t>
            </w: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100000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ПГУ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300000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ПГУ для КАМАЗа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26000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Диск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96000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Плита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285000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Зуб для ковша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90000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Зуб для ковша угловой</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400000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Аккумулятор 100АМ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720000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Аккумулятор 190АМ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720000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КАМАЗа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192000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ЗИЛа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160000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машины ГАЗ</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96000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колодка для машиныМАЗ</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150000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давленияN-19</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180000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давленияN-27</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lang w:val="hy-AM"/>
              </w:rPr>
            </w:pPr>
            <w:r w:rsidRPr="00324E68">
              <w:rPr>
                <w:rFonts w:ascii="GHEA Grapalat" w:hAnsi="GHEA Grapalat"/>
                <w:color w:val="000000"/>
                <w:sz w:val="20"/>
                <w:szCs w:val="20"/>
                <w:lang w:val="hy-AM"/>
              </w:rPr>
              <w:t>210000</w:t>
            </w:r>
          </w:p>
          <w:p w:rsidR="002E0A52" w:rsidRPr="00324E68" w:rsidRDefault="002E0A52" w:rsidP="00815968">
            <w:pPr>
              <w:jc w:val="center"/>
              <w:rPr>
                <w:rFonts w:ascii="GHEA Grapalat" w:hAnsi="GHEA Grapalat"/>
                <w:color w:val="000000"/>
                <w:sz w:val="20"/>
                <w:szCs w:val="20"/>
                <w:lang w:val="hy-AM"/>
              </w:rPr>
            </w:pP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давлениN=32</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color w:val="000000"/>
                <w:sz w:val="20"/>
                <w:szCs w:val="20"/>
              </w:rPr>
            </w:pPr>
            <w:r w:rsidRPr="00324E68">
              <w:rPr>
                <w:rFonts w:ascii="GHEA Grapalat" w:hAnsi="GHEA Grapalat"/>
                <w:color w:val="000000"/>
                <w:sz w:val="20"/>
                <w:szCs w:val="20"/>
              </w:rPr>
              <w:t>240000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температуры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масла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lang w:val="hy-AM"/>
              </w:rPr>
            </w:pPr>
            <w:r w:rsidRPr="00324E68">
              <w:rPr>
                <w:rFonts w:ascii="GHEA Grapalat" w:hAnsi="GHEA Grapalat"/>
                <w:color w:val="000000"/>
                <w:sz w:val="20"/>
                <w:szCs w:val="20"/>
                <w:lang w:val="hy-AM"/>
              </w:rPr>
              <w:t>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скорости</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lang w:val="hy-AM"/>
              </w:rPr>
            </w:pPr>
            <w:r w:rsidRPr="00324E68">
              <w:rPr>
                <w:rFonts w:ascii="GHEA Grapalat" w:hAnsi="GHEA Grapalat"/>
                <w:sz w:val="20"/>
                <w:szCs w:val="20"/>
                <w:lang w:val="hy-AM"/>
              </w:rPr>
              <w:t>88000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воды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Датчик бензобака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lang w:val="hy-AM"/>
              </w:rPr>
              <w:t>8000</w:t>
            </w:r>
            <w:r w:rsidRPr="00324E68">
              <w:rPr>
                <w:rFonts w:ascii="GHEA Grapalat" w:hAnsi="GHEA Grapalat"/>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Тормозной датчик</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lang w:val="hy-AM"/>
              </w:rPr>
              <w:t>4800</w:t>
            </w:r>
            <w:r w:rsidRPr="00324E68">
              <w:rPr>
                <w:rFonts w:ascii="GHEA Grapalat" w:hAnsi="GHEA Grapalat"/>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Радиатор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1000000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Термостат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28000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Водяной помп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Радиатор печи</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Коробка передач</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2000000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Передняя втулка к/п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Задняя втулка к/п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подшипник для к/п</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90000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Гидравлический поршневой стержень1дм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lang w:val="hy-AM"/>
              </w:rPr>
              <w:t>4000</w:t>
            </w:r>
            <w:r w:rsidRPr="00324E68">
              <w:rPr>
                <w:rFonts w:ascii="GHEA Grapalat" w:hAnsi="GHEA Grapalat"/>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Гидравлический пульт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200000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Трубка высокого давления1м</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GHEA Grapalat" w:hAnsi="GHEA Grapalat"/>
                <w:sz w:val="20"/>
                <w:szCs w:val="20"/>
              </w:rPr>
            </w:pPr>
            <w:r w:rsidRPr="00324E68">
              <w:rPr>
                <w:rFonts w:ascii="GHEA Grapalat" w:hAnsi="GHEA Grapalat"/>
                <w:color w:val="000000"/>
                <w:sz w:val="20"/>
                <w:szCs w:val="20"/>
              </w:rPr>
              <w:t>150000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Герметик</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Карданный вал</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Эластичный муфт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7000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Промежуточная опора карданного вала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8000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Креставина карданного вала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Редуктор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5</w:t>
            </w:r>
            <w:r w:rsidRPr="00324E68">
              <w:rPr>
                <w:rFonts w:ascii="Arial LatArm" w:hAnsi="Arial LatArm"/>
                <w:color w:val="000000"/>
                <w:sz w:val="20"/>
                <w:szCs w:val="20"/>
                <w:lang w:val="hy-AM"/>
              </w:rPr>
              <w:t>6</w:t>
            </w:r>
            <w:r w:rsidRPr="00324E68">
              <w:rPr>
                <w:rFonts w:ascii="Arial LatArm" w:hAnsi="Arial LatArm"/>
                <w:color w:val="000000"/>
                <w:sz w:val="20"/>
                <w:szCs w:val="20"/>
              </w:rPr>
              <w:t>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Диференциал</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36000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Подшипник для диференциала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31500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Пружина(рессора)</w:t>
            </w:r>
          </w:p>
        </w:tc>
      </w:tr>
      <w:tr w:rsidR="002E0A52" w:rsidRPr="009044F1" w:rsidTr="00A17B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12000</w:t>
            </w:r>
            <w:r w:rsidRPr="00324E68">
              <w:rPr>
                <w:rFonts w:ascii="Arial LatArm" w:hAnsi="Arial LatArm"/>
                <w:color w:val="000000"/>
                <w:sz w:val="20"/>
                <w:szCs w:val="20"/>
              </w:rPr>
              <w:t>0</w:t>
            </w:r>
          </w:p>
        </w:tc>
        <w:tc>
          <w:tcPr>
            <w:tcW w:w="6458" w:type="dxa"/>
            <w:vAlign w:val="bottom"/>
          </w:tcPr>
          <w:p w:rsidR="002E0A52" w:rsidRDefault="002E0A52">
            <w:pPr>
              <w:rPr>
                <w:rFonts w:ascii="Calibri" w:hAnsi="Calibri" w:cs="Calibri"/>
                <w:color w:val="000000"/>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color w:val="000000"/>
                <w:sz w:val="20"/>
                <w:szCs w:val="20"/>
                <w:lang w:val="hy-AM"/>
              </w:rPr>
            </w:pPr>
            <w:r w:rsidRPr="00324E68">
              <w:rPr>
                <w:rFonts w:ascii="Arial LatArm" w:hAnsi="Arial LatArm"/>
                <w:color w:val="000000"/>
                <w:sz w:val="20"/>
                <w:szCs w:val="20"/>
                <w:lang w:val="hy-AM"/>
              </w:rPr>
              <w:t>72000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Пружина(рессора)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color w:val="000000"/>
                <w:sz w:val="20"/>
                <w:szCs w:val="20"/>
                <w:lang w:val="hy-AM"/>
              </w:rPr>
            </w:pPr>
            <w:r w:rsidRPr="00324E68">
              <w:rPr>
                <w:rFonts w:ascii="Arial LatArm" w:hAnsi="Arial LatArm"/>
                <w:color w:val="000000"/>
                <w:sz w:val="20"/>
                <w:szCs w:val="20"/>
                <w:lang w:val="hy-AM"/>
              </w:rPr>
              <w:t>32000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Пружина(рессора)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77000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Креставина рулевого вала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4950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Вакуумный усилитель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56000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Манжета суппорта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20000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Генератор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6000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Диодный мост генератора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3150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Реле генератора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15000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Подшипник генератора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600000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Стартер</w:t>
            </w:r>
          </w:p>
        </w:tc>
      </w:tr>
      <w:tr w:rsidR="002E0A52" w:rsidRPr="009044F1" w:rsidTr="00A17B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2800</w:t>
            </w:r>
            <w:r w:rsidRPr="00324E68">
              <w:rPr>
                <w:rFonts w:ascii="Arial LatArm" w:hAnsi="Arial LatArm"/>
                <w:color w:val="000000"/>
                <w:sz w:val="20"/>
                <w:szCs w:val="20"/>
              </w:rPr>
              <w:t>0</w:t>
            </w:r>
          </w:p>
        </w:tc>
        <w:tc>
          <w:tcPr>
            <w:tcW w:w="6458" w:type="dxa"/>
            <w:vAlign w:val="bottom"/>
          </w:tcPr>
          <w:p w:rsidR="002E0A52" w:rsidRDefault="002E0A52">
            <w:pPr>
              <w:rPr>
                <w:rFonts w:ascii="Calibri" w:hAnsi="Calibri" w:cs="Calibri"/>
                <w:color w:val="000000"/>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Реле стартера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4500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Уголек для стартера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Бендекс</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Муфт для стартера(автомат)</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Передние фары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80000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Передний моргатель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Задние фары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Задний моргатель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2200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Тормозные фары</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24500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Электрический выключатель</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400000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Замок зажигания</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15000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Моток проводов зажигания</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18000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Насадка свечи зажигания</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6000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Счетчик пробега</w:t>
            </w:r>
          </w:p>
        </w:tc>
      </w:tr>
      <w:tr w:rsidR="002E0A52" w:rsidRPr="009044F1" w:rsidTr="00A17B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10000</w:t>
            </w:r>
            <w:r w:rsidRPr="00324E68">
              <w:rPr>
                <w:rFonts w:ascii="Arial LatArm" w:hAnsi="Arial LatArm"/>
                <w:color w:val="000000"/>
                <w:sz w:val="20"/>
                <w:szCs w:val="20"/>
              </w:rPr>
              <w:t>0</w:t>
            </w:r>
          </w:p>
        </w:tc>
        <w:tc>
          <w:tcPr>
            <w:tcW w:w="6458" w:type="dxa"/>
            <w:vAlign w:val="bottom"/>
          </w:tcPr>
          <w:p w:rsidR="002E0A52" w:rsidRDefault="002E0A52">
            <w:pPr>
              <w:rPr>
                <w:rFonts w:ascii="Calibri" w:hAnsi="Calibri" w:cs="Calibri"/>
                <w:color w:val="000000"/>
              </w:rPr>
            </w:pP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3200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Трос счетчика пробега</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lang w:val="hy-AM"/>
              </w:rPr>
              <w:t>4000</w:t>
            </w:r>
            <w:r w:rsidRPr="00324E68">
              <w:rPr>
                <w:rFonts w:ascii="Arial LatArm" w:hAnsi="Arial LatArm"/>
                <w:color w:val="000000"/>
                <w:sz w:val="20"/>
                <w:szCs w:val="20"/>
              </w:rPr>
              <w:t>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Спидометр</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14000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Сигнал</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1500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Мотор для стеклоочистителей</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20800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Тормозная диафрагма EVRO</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60000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Замок панели5320-8406010-01</w:t>
            </w:r>
          </w:p>
        </w:tc>
      </w:tr>
      <w:tr w:rsidR="002E0A52" w:rsidRPr="009044F1" w:rsidTr="00AD432A">
        <w:trPr>
          <w:jc w:val="center"/>
        </w:trPr>
        <w:tc>
          <w:tcPr>
            <w:tcW w:w="1530" w:type="dxa"/>
            <w:vAlign w:val="center"/>
          </w:tcPr>
          <w:p w:rsidR="002E0A52" w:rsidRPr="009044F1" w:rsidRDefault="002E0A52" w:rsidP="00B46D58">
            <w:pPr>
              <w:pStyle w:val="BodyTextIndent2"/>
              <w:widowControl w:val="0"/>
              <w:spacing w:after="120" w:line="240" w:lineRule="auto"/>
              <w:ind w:firstLine="0"/>
              <w:jc w:val="center"/>
              <w:rPr>
                <w:rFonts w:ascii="GHEA Grapalat" w:hAnsi="GHEA Grapalat"/>
                <w:sz w:val="24"/>
                <w:szCs w:val="24"/>
              </w:rPr>
            </w:pPr>
          </w:p>
        </w:tc>
        <w:tc>
          <w:tcPr>
            <w:tcW w:w="1246" w:type="dxa"/>
            <w:vAlign w:val="center"/>
          </w:tcPr>
          <w:p w:rsidR="002E0A52" w:rsidRPr="00324E68" w:rsidRDefault="002E0A52" w:rsidP="00815968">
            <w:pPr>
              <w:jc w:val="center"/>
              <w:rPr>
                <w:rFonts w:ascii="Arial LatArm" w:hAnsi="Arial LatArm"/>
                <w:sz w:val="20"/>
                <w:szCs w:val="20"/>
              </w:rPr>
            </w:pPr>
            <w:r w:rsidRPr="00324E68">
              <w:rPr>
                <w:rFonts w:ascii="Arial LatArm" w:hAnsi="Arial LatArm"/>
                <w:color w:val="000000"/>
                <w:sz w:val="20"/>
                <w:szCs w:val="20"/>
              </w:rPr>
              <w:t>60000</w:t>
            </w:r>
          </w:p>
        </w:tc>
        <w:tc>
          <w:tcPr>
            <w:tcW w:w="6458" w:type="dxa"/>
            <w:vAlign w:val="center"/>
          </w:tcPr>
          <w:p w:rsidR="002E0A52" w:rsidRDefault="002E0A52">
            <w:pPr>
              <w:jc w:val="center"/>
              <w:rPr>
                <w:rFonts w:ascii="Sylfaen" w:hAnsi="Sylfaen" w:cs="Calibri"/>
                <w:b/>
                <w:bCs/>
                <w:i/>
                <w:iCs/>
                <w:color w:val="000000"/>
              </w:rPr>
            </w:pPr>
            <w:r>
              <w:rPr>
                <w:rFonts w:ascii="Sylfaen" w:hAnsi="Sylfaen" w:cs="Calibri"/>
                <w:b/>
                <w:bCs/>
                <w:i/>
                <w:iCs/>
                <w:color w:val="000000"/>
              </w:rPr>
              <w:t>4308-11702420патрубок интеркулераD-75L-165</w:t>
            </w:r>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w:t>
      </w:r>
      <w:r w:rsidRPr="009044F1">
        <w:rPr>
          <w:rFonts w:ascii="GHEA Grapalat" w:hAnsi="GHEA Grapalat"/>
        </w:rPr>
        <w:lastRenderedPageBreak/>
        <w:t>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1"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w:t>
      </w:r>
      <w:r w:rsidRPr="009044F1">
        <w:rPr>
          <w:rFonts w:ascii="GHEA Grapalat" w:hAnsi="GHEA Grapalat"/>
        </w:rPr>
        <w:lastRenderedPageBreak/>
        <w:t>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w:t>
      </w:r>
      <w:r w:rsidRPr="009044F1">
        <w:rPr>
          <w:rFonts w:ascii="GHEA Grapalat" w:hAnsi="GHEA Grapalat"/>
        </w:rPr>
        <w:lastRenderedPageBreak/>
        <w:t>или представить новое обеспечение заявки</w:t>
      </w:r>
      <w:r w:rsidR="003E40A7">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4"/>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w:t>
      </w:r>
      <w:r w:rsidRPr="009044F1">
        <w:rPr>
          <w:rFonts w:ascii="GHEA Grapalat" w:hAnsi="GHEA Grapalat"/>
          <w:sz w:val="24"/>
          <w:szCs w:val="24"/>
        </w:rPr>
        <w:lastRenderedPageBreak/>
        <w:t>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дней со дня подачи заявки.</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w:t>
      </w:r>
      <w:r w:rsidRPr="009044F1">
        <w:rPr>
          <w:rFonts w:ascii="GHEA Grapalat" w:hAnsi="GHEA Grapalat"/>
          <w:sz w:val="24"/>
          <w:szCs w:val="24"/>
        </w:rPr>
        <w:lastRenderedPageBreak/>
        <w:t xml:space="preserve">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FootnoteReference"/>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 xml:space="preserve">х </w:t>
      </w:r>
      <w:r w:rsidR="00A33A7B">
        <w:rPr>
          <w:rFonts w:ascii="GHEA Grapalat" w:hAnsi="GHEA Grapalat"/>
          <w:sz w:val="24"/>
          <w:szCs w:val="24"/>
        </w:rPr>
        <w:lastRenderedPageBreak/>
        <w:t>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7"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w:t>
      </w:r>
      <w:r w:rsidRPr="009044F1">
        <w:rPr>
          <w:rFonts w:ascii="GHEA Grapalat" w:hAnsi="GHEA Grapalat"/>
        </w:rPr>
        <w:lastRenderedPageBreak/>
        <w:t xml:space="preserve">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w:t>
      </w:r>
      <w:r w:rsidRPr="009044F1">
        <w:rPr>
          <w:rFonts w:ascii="GHEA Grapalat" w:hAnsi="GHEA Grapalat"/>
          <w:sz w:val="24"/>
          <w:szCs w:val="24"/>
        </w:rPr>
        <w:lastRenderedPageBreak/>
        <w:t>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8" w:author="Vardan" w:date="2022-10-30T00:00:00Z"/>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lastRenderedPageBreak/>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FootnoteReference"/>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 xml:space="preserve">До заключения договора заказчик, не позднее чем в первый рабочий день, </w:t>
      </w:r>
      <w:r w:rsidRPr="009044F1">
        <w:rPr>
          <w:rFonts w:ascii="GHEA Grapalat" w:hAnsi="GHEA Grapalat"/>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 xml:space="preserve">Если цена закупки товара меньше цены заключаемого договора, то размер обеспечения квалификации исчисляется в отношении </w:t>
      </w:r>
      <w:r w:rsidR="00382A99" w:rsidRPr="00382A99">
        <w:rPr>
          <w:rFonts w:ascii="GHEA Grapalat" w:hAnsi="GHEA Grapalat"/>
        </w:rPr>
        <w:lastRenderedPageBreak/>
        <w:t>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9"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sidR="009A0467">
        <w:rPr>
          <w:rStyle w:val="FootnoteReference"/>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FootnoteReference"/>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w:t>
      </w:r>
      <w:r w:rsidR="006D7219" w:rsidRPr="00250377">
        <w:rPr>
          <w:rFonts w:ascii="GHEA Grapalat" w:hAnsi="GHEA Grapalat"/>
        </w:rPr>
        <w:lastRenderedPageBreak/>
        <w:t>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FootnoteReference"/>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 xml:space="preserve">бязанность доказывать факты соблюдения порядка оспариваемых действий (бездействия) и обстоятельств, лежащих в основе решений, а также выполнения данных </w:t>
      </w:r>
      <w:r w:rsidRPr="00570BBD">
        <w:rPr>
          <w:rFonts w:ascii="GHEA Grapalat" w:hAnsi="GHEA Grapalat"/>
        </w:rPr>
        <w:lastRenderedPageBreak/>
        <w:t>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w:t>
      </w:r>
      <w:r w:rsidRPr="009044F1">
        <w:rPr>
          <w:rFonts w:ascii="GHEA Grapalat" w:hAnsi="GHEA Grapalat"/>
        </w:rPr>
        <w:lastRenderedPageBreak/>
        <w:t>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lastRenderedPageBreak/>
        <w:t xml:space="preserve">под кодом </w:t>
      </w:r>
      <w:r w:rsidR="006132ED">
        <w:rPr>
          <w:rFonts w:ascii="GHEA Grapalat" w:hAnsi="GHEA Grapalat"/>
          <w:sz w:val="24"/>
          <w:szCs w:val="24"/>
        </w:rPr>
        <w:t>"</w:t>
      </w:r>
      <w:r w:rsidRPr="00374F4A">
        <w:rPr>
          <w:rFonts w:ascii="GHEA Grapalat" w:hAnsi="GHEA Grapalat"/>
          <w:b/>
          <w:sz w:val="24"/>
          <w:szCs w:val="24"/>
        </w:rPr>
        <w:t>---BMAPDzB</w:t>
      </w:r>
      <w:r w:rsidR="00B666FB">
        <w:rPr>
          <w:rStyle w:val="FootnoteReference"/>
          <w:rFonts w:ascii="GHEA Grapalat" w:hAnsi="GHEA Grapalat"/>
          <w:b/>
          <w:sz w:val="24"/>
          <w:szCs w:val="24"/>
        </w:rPr>
        <w:footnoteReference w:customMarkFollows="1" w:id="14"/>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 BMAPDzB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под кодом "--- BMAPDzB ---/---"*</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1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Pr="009044F1">
        <w:rPr>
          <w:rFonts w:ascii="GHEA Grapalat" w:hAnsi="GHEA Grapalat"/>
        </w:rPr>
        <w:t>---BMAPDzB---/---</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E129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AE129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AE129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AE129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E129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E129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w:t>
      </w:r>
      <w:r w:rsidRPr="000306ED">
        <w:rPr>
          <w:rFonts w:ascii="GHEA Grapalat" w:hAnsi="GHEA Grapalat"/>
        </w:rPr>
        <w:lastRenderedPageBreak/>
        <w:t>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w:t>
      </w:r>
      <w:r w:rsidRPr="000306ED">
        <w:rPr>
          <w:rFonts w:ascii="GHEA Grapalat" w:hAnsi="GHEA Grapalat"/>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lastRenderedPageBreak/>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w:t>
      </w:r>
      <w:r w:rsidRPr="000306ED">
        <w:rPr>
          <w:rFonts w:ascii="GHEA Grapalat" w:hAnsi="GHEA Grapalat"/>
        </w:rPr>
        <w:lastRenderedPageBreak/>
        <w:t>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Pr="009044F1">
        <w:rPr>
          <w:rFonts w:ascii="GHEA Grapalat" w:hAnsi="GHEA Grapalat"/>
          <w:b/>
          <w:sz w:val="24"/>
          <w:szCs w:val="24"/>
        </w:rPr>
        <w:t>---BMAPDzB---/---</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Pr="005744FC">
        <w:rPr>
          <w:rFonts w:ascii="GHEA Grapalat" w:hAnsi="GHEA Grapalat"/>
          <w:spacing w:val="-6"/>
        </w:rPr>
        <w:t>---BMAPDzB---/---</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634B02" w:rsidRDefault="00634B02" w:rsidP="00634B02">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lastRenderedPageBreak/>
        <w:t>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20"/>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r w:rsidRPr="00361EFF">
        <w:rPr>
          <w:rFonts w:ascii="GHEA Grapalat" w:eastAsiaTheme="minorHAnsi" w:hAnsi="GHEA Grapalat" w:cstheme="minorBidi"/>
          <w:sz w:val="18"/>
          <w:szCs w:val="18"/>
        </w:rPr>
        <w:t xml:space="preserve">наименование </w:t>
      </w:r>
      <w:r w:rsidR="00C7561C" w:rsidRPr="00361EFF">
        <w:rPr>
          <w:rFonts w:ascii="GHEA Grapalat" w:eastAsiaTheme="minorHAnsi" w:hAnsi="GHEA Grapalat" w:cstheme="minorBidi"/>
          <w:sz w:val="18"/>
          <w:szCs w:val="18"/>
        </w:rPr>
        <w:t xml:space="preserve">выдающего гарантию </w:t>
      </w:r>
      <w:r w:rsidRPr="00361EFF">
        <w:rPr>
          <w:rFonts w:ascii="GHEA Grapalat" w:eastAsiaTheme="minorHAnsi" w:hAnsi="GHEA Grapalat" w:cstheme="minorBidi"/>
          <w:sz w:val="18"/>
          <w:szCs w:val="18"/>
        </w:rPr>
        <w:t>банка</w:t>
      </w:r>
      <w:r w:rsidR="00C7561C" w:rsidRPr="00361EFF">
        <w:rPr>
          <w:rFonts w:ascii="GHEA Grapalat" w:eastAsiaTheme="minorHAnsi" w:hAnsi="GHEA Grapalat" w:cstheme="minorBidi"/>
          <w:sz w:val="18"/>
          <w:szCs w:val="18"/>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ED62EA">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r w:rsidRPr="00D66198">
        <w:rPr>
          <w:rFonts w:ascii="GHEA Grapalat" w:eastAsiaTheme="minorHAnsi" w:hAnsi="GHEA Grapalat" w:cstheme="minorBidi"/>
          <w:sz w:val="18"/>
          <w:szCs w:val="18"/>
        </w:rPr>
        <w:t>номер заключаемого договара</w:t>
      </w:r>
    </w:p>
    <w:p w:rsidR="0053597C" w:rsidRPr="00D66198" w:rsidRDefault="0053597C" w:rsidP="0053597C">
      <w:pPr>
        <w:pStyle w:val="NormalWeb"/>
        <w:shd w:val="clear" w:color="auto" w:fill="FFFFFF"/>
        <w:ind w:firstLine="374"/>
        <w:contextualSpacing/>
        <w:jc w:val="both"/>
        <w:rPr>
          <w:rFonts w:ascii="GHEA Grapalat" w:eastAsiaTheme="minorHAnsi" w:hAnsi="GHEA Grapalat" w:cstheme="minorBidi"/>
        </w:rPr>
      </w:pPr>
    </w:p>
    <w:p w:rsidR="0053597C" w:rsidRPr="00D66198" w:rsidRDefault="0053597C" w:rsidP="0053597C">
      <w:pPr>
        <w:pStyle w:val="NormalWeb"/>
        <w:shd w:val="clear" w:color="auto" w:fill="FFFFFF"/>
        <w:contextualSpacing/>
        <w:jc w:val="both"/>
        <w:rPr>
          <w:rFonts w:ascii="GHEA Grapalat" w:eastAsiaTheme="minorHAnsi" w:hAnsi="GHEA Grapalat" w:cstheme="minorBidi"/>
          <w:lang w:val="hy-AM"/>
        </w:rPr>
      </w:pPr>
      <w:r w:rsidRPr="00D66198">
        <w:rPr>
          <w:rFonts w:ascii="GHEA Grapalat" w:eastAsiaTheme="minorHAnsi" w:hAnsi="GHEA Grapalat" w:cstheme="minorBidi"/>
        </w:rPr>
        <w:t xml:space="preserve">и  действует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в</w:t>
      </w:r>
      <w:r w:rsidRPr="00D66198">
        <w:rPr>
          <w:rFonts w:ascii="GHEA Grapalat" w:hAnsi="GHEA Grapalat"/>
        </w:rPr>
        <w:t>ключительно</w:t>
      </w:r>
      <w:r w:rsidRPr="00D66198">
        <w:rPr>
          <w:rFonts w:ascii="GHEA Grapalat" w:eastAsiaTheme="minorHAnsi" w:hAnsi="GHEA Grapalat" w:cstheme="minorBidi"/>
        </w:rPr>
        <w:t xml:space="preserve">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девяностого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рабочего </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дня</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 xml:space="preserve">следующего за днем </w:t>
      </w:r>
    </w:p>
    <w:p w:rsidR="0053597C" w:rsidRPr="00D66198" w:rsidRDefault="0053597C" w:rsidP="0053597C">
      <w:pPr>
        <w:pStyle w:val="NormalWeb"/>
        <w:shd w:val="clear" w:color="auto" w:fill="FFFFFF"/>
        <w:contextualSpacing/>
        <w:jc w:val="both"/>
        <w:rPr>
          <w:rFonts w:ascii="GHEA Grapalat" w:eastAsiaTheme="minorHAnsi" w:hAnsi="GHEA Grapalat" w:cstheme="minorBidi"/>
          <w:sz w:val="18"/>
          <w:szCs w:val="18"/>
          <w:lang w:val="hy-AM"/>
        </w:rPr>
      </w:pPr>
    </w:p>
    <w:p w:rsidR="0053597C" w:rsidRPr="00D66198" w:rsidRDefault="0053597C" w:rsidP="001E7BA9">
      <w:pPr>
        <w:pStyle w:val="NormalWeb"/>
        <w:shd w:val="clear" w:color="auto" w:fill="FFFFFF"/>
        <w:contextualSpacing/>
        <w:jc w:val="center"/>
        <w:rPr>
          <w:rFonts w:eastAsiaTheme="minorHAnsi" w:cstheme="minorBidi"/>
        </w:rPr>
      </w:pPr>
      <w:r w:rsidRPr="00D66198">
        <w:rPr>
          <w:rFonts w:ascii="GHEA Grapalat" w:eastAsiaTheme="minorHAnsi" w:hAnsi="GHEA Grapalat" w:cstheme="minorBidi"/>
          <w:lang w:val="hy-AM"/>
        </w:rPr>
        <w:t>--------------------------------------------------------</w:t>
      </w:r>
      <w:r w:rsidRPr="00D66198">
        <w:rPr>
          <w:rFonts w:ascii="GHEA Grapalat" w:eastAsiaTheme="minorHAnsi" w:hAnsi="GHEA Grapalat" w:cstheme="minorBidi"/>
        </w:rPr>
        <w:t>------------------</w:t>
      </w:r>
      <w:r w:rsidRPr="00D66198">
        <w:rPr>
          <w:rFonts w:ascii="GHEA Grapalat" w:eastAsiaTheme="minorHAnsi" w:hAnsi="GHEA Grapalat" w:cstheme="minorBidi"/>
          <w:lang w:val="hy-AM"/>
        </w:rPr>
        <w:t>----------------------</w:t>
      </w:r>
      <w:r w:rsidRPr="00D66198">
        <w:rPr>
          <w:rFonts w:eastAsiaTheme="minorHAnsi" w:cstheme="minorBidi"/>
        </w:rPr>
        <w:t xml:space="preserve"> </w:t>
      </w:r>
      <w:r w:rsidRPr="00D66198">
        <w:rPr>
          <w:rFonts w:eastAsiaTheme="minorHAnsi" w:cstheme="minorBidi"/>
          <w:lang w:val="hy-AM"/>
        </w:rPr>
        <w:t>.</w:t>
      </w:r>
      <w:r w:rsidRPr="00D66198">
        <w:rPr>
          <w:rFonts w:eastAsiaTheme="minorHAnsi" w:cstheme="minorBidi"/>
        </w:rPr>
        <w:t xml:space="preserve">           </w:t>
      </w:r>
      <w:r w:rsidRPr="00D66198">
        <w:rPr>
          <w:rFonts w:ascii="GHEA Grapalat" w:hAnsi="GHEA Grapalat"/>
          <w:sz w:val="16"/>
          <w:szCs w:val="16"/>
        </w:rPr>
        <w:t>крайний срок</w:t>
      </w:r>
      <w:r w:rsidRPr="00D66198">
        <w:rPr>
          <w:rFonts w:ascii="GHEA Grapalat" w:eastAsiaTheme="minorHAnsi" w:hAnsi="GHEA Grapalat" w:cstheme="minorBidi"/>
          <w:sz w:val="16"/>
          <w:szCs w:val="16"/>
        </w:rPr>
        <w:t xml:space="preserve"> поставки товаров</w:t>
      </w:r>
      <w:r w:rsidRPr="00D66198">
        <w:rPr>
          <w:rFonts w:ascii="GHEA Grapalat" w:eastAsiaTheme="minorHAnsi" w:hAnsi="GHEA Grapalat" w:cstheme="minorBidi"/>
          <w:sz w:val="16"/>
          <w:szCs w:val="16"/>
          <w:lang w:val="hy-AM"/>
        </w:rPr>
        <w:t>, предусмотренн</w:t>
      </w:r>
      <w:r w:rsidRPr="00D66198">
        <w:rPr>
          <w:rFonts w:ascii="GHEA Grapalat" w:eastAsiaTheme="minorHAnsi" w:hAnsi="GHEA Grapalat" w:cstheme="minorBidi"/>
          <w:sz w:val="16"/>
          <w:szCs w:val="16"/>
        </w:rPr>
        <w:t xml:space="preserve">ый </w:t>
      </w:r>
      <w:r w:rsidRPr="00D66198">
        <w:rPr>
          <w:rFonts w:ascii="GHEA Grapalat" w:eastAsiaTheme="minorHAnsi" w:hAnsi="GHEA Grapalat" w:cstheme="minorBidi"/>
          <w:sz w:val="16"/>
          <w:szCs w:val="16"/>
          <w:lang w:val="hy-AM"/>
        </w:rPr>
        <w:t>заключаемым договором</w:t>
      </w:r>
    </w:p>
    <w:p w:rsidR="0053597C" w:rsidRPr="00D66198" w:rsidRDefault="0053597C" w:rsidP="0053597C">
      <w:pPr>
        <w:pStyle w:val="NormalWeb"/>
        <w:shd w:val="clear" w:color="auto" w:fill="FFFFFF"/>
        <w:contextualSpacing/>
        <w:jc w:val="both"/>
        <w:rPr>
          <w:rFonts w:ascii="GHEA Grapalat" w:eastAsiaTheme="minorHAnsi" w:hAnsi="GHEA Grapalat" w:cstheme="minorBidi"/>
        </w:rPr>
      </w:pPr>
      <w:r w:rsidRPr="00D66198">
        <w:rPr>
          <w:rFonts w:ascii="GHEA Grapalat" w:eastAsiaTheme="minorHAnsi" w:hAnsi="GHEA Grapalat" w:cstheme="minorBidi"/>
        </w:rPr>
        <w:t>В день предоставления гарантии лицо, выдающее гарантию, с официального адреса</w:t>
      </w:r>
      <w:r w:rsidRPr="00D66198">
        <w:rPr>
          <w:rFonts w:ascii="GHEA Grapalat" w:eastAsiaTheme="minorHAnsi" w:hAnsi="GHEA Grapalat" w:cstheme="minorBidi"/>
          <w:lang w:val="hy-AM"/>
        </w:rPr>
        <w:t xml:space="preserve"> </w:t>
      </w:r>
      <w:r w:rsidRPr="00D66198">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D66198">
        <w:rPr>
          <w:rFonts w:ascii="GHEA Grapalat" w:eastAsiaTheme="minorHAnsi" w:hAnsi="GHEA Grapalat" w:cstheme="minorBidi"/>
          <w:lang w:val="hy-AM"/>
        </w:rPr>
        <w:t>.</w:t>
      </w:r>
      <w:r w:rsidRPr="00D66198">
        <w:rPr>
          <w:rFonts w:ascii="GHEA Grapalat" w:eastAsiaTheme="minorHAnsi" w:hAnsi="GHEA Grapalat" w:cstheme="minorBidi"/>
        </w:rPr>
        <w:t xml:space="preserve"> </w:t>
      </w:r>
    </w:p>
    <w:p w:rsidR="007B3F5F" w:rsidRPr="00D661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562DD" w:rsidRDefault="00F562DD">
      <w:pPr>
        <w:rPr>
          <w:rFonts w:ascii="GHEA Grapalat" w:hAnsi="GHEA Grapalat"/>
          <w:i/>
          <w:sz w:val="22"/>
          <w:szCs w:val="22"/>
        </w:rPr>
      </w:pPr>
      <w:r>
        <w:rPr>
          <w:rFonts w:ascii="GHEA Grapalat" w:hAnsi="GHEA Grapalat"/>
          <w:i/>
          <w:sz w:val="22"/>
          <w:szCs w:val="22"/>
        </w:rPr>
        <w:br w:type="page"/>
      </w: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3E31E5" w:rsidRPr="00B138F3" w:rsidRDefault="003E31E5" w:rsidP="003E31E5">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21"/>
        <w:t>*</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1C278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BF3696" w:rsidRDefault="00BF3696">
      <w:pPr>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"---BMAPDzB---/---"</w:t>
      </w:r>
      <w:r w:rsidRPr="00B138F3">
        <w:rPr>
          <w:rStyle w:val="FootnoteReference"/>
          <w:rFonts w:ascii="GHEA Grapalat" w:hAnsi="GHEA Grapalat"/>
          <w:i/>
          <w:sz w:val="22"/>
          <w:szCs w:val="22"/>
        </w:rPr>
        <w:footnoteReference w:customMarkFollows="1" w:id="2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"---BMAPDzB---/---"</w:t>
      </w:r>
      <w:r w:rsidRPr="00B138F3">
        <w:rPr>
          <w:rStyle w:val="FootnoteReference"/>
          <w:rFonts w:ascii="GHEA Grapalat" w:hAnsi="GHEA Grapalat"/>
          <w:b/>
          <w:sz w:val="24"/>
          <w:szCs w:val="24"/>
        </w:rPr>
        <w:footnoteReference w:customMarkFollows="1" w:id="24"/>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"---BMAPDzB---/---"</w:t>
      </w:r>
      <w:r w:rsidRPr="00B138F3">
        <w:rPr>
          <w:rStyle w:val="FootnoteReference"/>
          <w:rFonts w:ascii="GHEA Grapalat" w:hAnsi="GHEA Grapalat"/>
          <w:i/>
        </w:rPr>
        <w:footnoteReference w:customMarkFollows="1" w:id="25"/>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Репортинг" </w:t>
      </w:r>
      <w:r w:rsidRPr="00B138F3">
        <w:rPr>
          <w:rFonts w:ascii="GHEA Grapalat" w:hAnsi="GHEA Grapalat"/>
        </w:rPr>
        <w:lastRenderedPageBreak/>
        <w:t>(Кредитное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B138F3" w:rsidRDefault="00A943A0" w:rsidP="00A943A0">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"---BMAPDzB---/---"</w:t>
      </w:r>
      <w:r w:rsidRPr="00B138F3">
        <w:rPr>
          <w:rStyle w:val="FootnoteReference"/>
          <w:rFonts w:ascii="GHEA Grapalat" w:hAnsi="GHEA Grapalat"/>
          <w:b/>
          <w:sz w:val="24"/>
          <w:szCs w:val="24"/>
        </w:rPr>
        <w:footnoteReference w:customMarkFollows="1" w:id="27"/>
        <w:t>*</w:t>
      </w:r>
    </w:p>
    <w:p w:rsidR="00A943A0" w:rsidRPr="00B138F3" w:rsidRDefault="00A943A0" w:rsidP="00A943A0">
      <w:pPr>
        <w:widowControl w:val="0"/>
        <w:spacing w:after="160"/>
        <w:ind w:left="567" w:right="565"/>
        <w:jc w:val="center"/>
        <w:rPr>
          <w:rFonts w:ascii="GHEA Grapalat" w:hAnsi="GHEA Grapalat"/>
          <w:b/>
        </w:rPr>
      </w:pP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 между</w:t>
      </w:r>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20BC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номер заключаемого договара</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910F01">
        <w:rPr>
          <w:rFonts w:ascii="GHEA Grapalat" w:eastAsiaTheme="minorHAnsi" w:hAnsi="GHEA Grapalat" w:cstheme="minorBidi"/>
        </w:rPr>
        <w:lastRenderedPageBreak/>
        <w:t>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Pr="00B138F3">
        <w:rPr>
          <w:rFonts w:ascii="GHEA Grapalat" w:hAnsi="GHEA Grapalat"/>
          <w:b/>
          <w:sz w:val="24"/>
          <w:szCs w:val="24"/>
        </w:rPr>
        <w:t>---BMAPDzB---/---</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2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w:t>
      </w:r>
      <w:r w:rsidRPr="00B138F3">
        <w:rPr>
          <w:rFonts w:ascii="GHEA Grapalat" w:hAnsi="GHEA Grapalat"/>
        </w:rPr>
        <w:lastRenderedPageBreak/>
        <w:t xml:space="preserve">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Забирать обратно товар, принятый Покупателем в соответствии с пунктом 2.2.2 </w:t>
      </w:r>
      <w:r w:rsidRPr="00B138F3">
        <w:rPr>
          <w:rFonts w:ascii="GHEA Grapalat" w:hAnsi="GHEA Grapalat"/>
        </w:rPr>
        <w:lastRenderedPageBreak/>
        <w:t>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2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30"/>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lastRenderedPageBreak/>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FootnoteReference"/>
          <w:rFonts w:ascii="GHEA Grapalat" w:hAnsi="GHEA Grapalat"/>
        </w:rPr>
        <w:footnoteReference w:customMarkFollows="1" w:id="3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рабочего дня, следующего за днем </w:t>
      </w:r>
      <w:r w:rsidR="00371CF8">
        <w:rPr>
          <w:rFonts w:ascii="GHEA Grapalat" w:hAnsi="GHEA Grapalat"/>
        </w:rPr>
        <w:lastRenderedPageBreak/>
        <w:t>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3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w:t>
      </w:r>
      <w:r w:rsidRPr="00B138F3">
        <w:rPr>
          <w:rFonts w:ascii="GHEA Grapalat" w:hAnsi="GHEA Grapalat"/>
        </w:rPr>
        <w:lastRenderedPageBreak/>
        <w:t>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3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w:t>
      </w:r>
      <w:r w:rsidRPr="00B138F3">
        <w:rPr>
          <w:rFonts w:ascii="GHEA Grapalat" w:hAnsi="GHEA Grapalat"/>
          <w:spacing w:val="-6"/>
        </w:rPr>
        <w:lastRenderedPageBreak/>
        <w:t>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4"/>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w:t>
      </w:r>
      <w:r w:rsidRPr="00B138F3">
        <w:rPr>
          <w:rFonts w:ascii="GHEA Grapalat" w:hAnsi="GHEA Grapalat"/>
        </w:rPr>
        <w:lastRenderedPageBreak/>
        <w:t>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00BA249F">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 xml:space="preserve">договора </w:t>
      </w:r>
      <w:r w:rsidR="008707D8" w:rsidRPr="00974EA8">
        <w:rPr>
          <w:rFonts w:ascii="GHEA Grapalat" w:hAnsi="GHEA Grapalat"/>
        </w:rPr>
        <w:t>заменяю</w:t>
      </w:r>
      <w:r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Pr="00974EA8">
        <w:rPr>
          <w:rFonts w:ascii="GHEA Grapalat" w:hAnsi="GHEA Grapalat"/>
        </w:rPr>
        <w:t xml:space="preserve">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Pr="00974EA8">
        <w:rPr>
          <w:rFonts w:ascii="GHEA Grapalat" w:hAnsi="GHEA Grapalat"/>
        </w:rPr>
        <w:t xml:space="preserve">договора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36"/>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1405">
          <w:footerReference w:type="default" r:id="rId13"/>
          <w:footnotePr>
            <w:pos w:val="beneathText"/>
          </w:footnotePr>
          <w:pgSz w:w="11906" w:h="16838" w:code="9"/>
          <w:pgMar w:top="993" w:right="836" w:bottom="1418" w:left="810"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3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317BD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00572629">
              <w:rPr>
                <w:rFonts w:ascii="GHEA Grapalat" w:hAnsi="GHEA Grapalat"/>
                <w:sz w:val="16"/>
                <w:szCs w:val="16"/>
              </w:rPr>
              <w:t>фирменное наименование, модель</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FootnoteReference"/>
                <w:rFonts w:ascii="GHEA Grapalat" w:hAnsi="GHEA Grapalat"/>
                <w:sz w:val="16"/>
                <w:szCs w:val="16"/>
              </w:rPr>
              <w:footnoteReference w:customMarkFollows="1" w:id="38"/>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317BD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559"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709"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FootnoteReference"/>
                <w:rFonts w:ascii="GHEA Grapalat" w:hAnsi="GHEA Grapalat"/>
                <w:sz w:val="16"/>
                <w:szCs w:val="16"/>
              </w:rPr>
              <w:footnoteReference w:customMarkFollows="1" w:id="39"/>
              <w:t>***</w:t>
            </w:r>
          </w:p>
        </w:tc>
      </w:tr>
      <w:tr w:rsidR="00B138F3" w:rsidRPr="00B138F3" w:rsidTr="00317BD2">
        <w:trPr>
          <w:trHeight w:val="246"/>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134" w:type="dxa"/>
          </w:tcPr>
          <w:p w:rsidR="00071D1C" w:rsidRPr="00B138F3" w:rsidRDefault="00071D1C" w:rsidP="00B46D58">
            <w:pPr>
              <w:widowControl w:val="0"/>
              <w:jc w:val="center"/>
              <w:rPr>
                <w:rFonts w:ascii="GHEA Grapalat" w:hAnsi="GHEA Grapalat"/>
                <w:sz w:val="16"/>
                <w:szCs w:val="16"/>
              </w:rPr>
            </w:pPr>
          </w:p>
        </w:tc>
        <w:tc>
          <w:tcPr>
            <w:tcW w:w="850" w:type="dxa"/>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r w:rsidR="00317BD2" w:rsidRPr="00B138F3" w:rsidTr="00317BD2">
        <w:trPr>
          <w:jc w:val="center"/>
        </w:trPr>
        <w:tc>
          <w:tcPr>
            <w:tcW w:w="1242" w:type="dxa"/>
          </w:tcPr>
          <w:p w:rsidR="00071D1C" w:rsidRPr="00B138F3" w:rsidRDefault="00071D1C" w:rsidP="00B46D58">
            <w:pPr>
              <w:widowControl w:val="0"/>
              <w:jc w:val="center"/>
              <w:rPr>
                <w:rFonts w:ascii="GHEA Grapalat" w:hAnsi="GHEA Grapalat"/>
                <w:sz w:val="16"/>
                <w:szCs w:val="16"/>
              </w:rPr>
            </w:pPr>
          </w:p>
        </w:tc>
        <w:tc>
          <w:tcPr>
            <w:tcW w:w="271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25" w:type="dxa"/>
          </w:tcPr>
          <w:p w:rsidR="00071D1C" w:rsidRPr="00B138F3" w:rsidRDefault="00071D1C" w:rsidP="00B46D58">
            <w:pPr>
              <w:widowControl w:val="0"/>
              <w:jc w:val="center"/>
              <w:rPr>
                <w:rFonts w:ascii="GHEA Grapalat" w:hAnsi="GHEA Grapalat"/>
                <w:sz w:val="16"/>
                <w:szCs w:val="16"/>
              </w:rPr>
            </w:pPr>
          </w:p>
        </w:tc>
        <w:tc>
          <w:tcPr>
            <w:tcW w:w="1467" w:type="dxa"/>
          </w:tcPr>
          <w:p w:rsidR="00071D1C" w:rsidRPr="00B138F3" w:rsidRDefault="00071D1C" w:rsidP="00B46D58">
            <w:pPr>
              <w:widowControl w:val="0"/>
              <w:jc w:val="center"/>
              <w:rPr>
                <w:rFonts w:ascii="GHEA Grapalat" w:hAnsi="GHEA Grapalat"/>
                <w:sz w:val="16"/>
                <w:szCs w:val="16"/>
              </w:rPr>
            </w:pPr>
          </w:p>
        </w:tc>
        <w:tc>
          <w:tcPr>
            <w:tcW w:w="1085" w:type="dxa"/>
          </w:tcPr>
          <w:p w:rsidR="00071D1C" w:rsidRPr="00B138F3" w:rsidRDefault="00071D1C" w:rsidP="00B46D58">
            <w:pPr>
              <w:widowControl w:val="0"/>
              <w:jc w:val="center"/>
              <w:rPr>
                <w:rFonts w:ascii="GHEA Grapalat" w:hAnsi="GHEA Grapalat"/>
                <w:sz w:val="16"/>
                <w:szCs w:val="16"/>
              </w:rPr>
            </w:pPr>
          </w:p>
        </w:tc>
        <w:tc>
          <w:tcPr>
            <w:tcW w:w="1559" w:type="dxa"/>
          </w:tcPr>
          <w:p w:rsidR="00071D1C" w:rsidRPr="00B138F3" w:rsidRDefault="00071D1C" w:rsidP="00B46D58">
            <w:pPr>
              <w:widowControl w:val="0"/>
              <w:jc w:val="center"/>
              <w:rPr>
                <w:rFonts w:ascii="GHEA Grapalat" w:hAnsi="GHEA Grapalat"/>
                <w:sz w:val="16"/>
                <w:szCs w:val="16"/>
              </w:rPr>
            </w:pPr>
          </w:p>
        </w:tc>
        <w:tc>
          <w:tcPr>
            <w:tcW w:w="1984" w:type="dxa"/>
            <w:gridSpan w:val="2"/>
          </w:tcPr>
          <w:p w:rsidR="00071D1C" w:rsidRPr="00B138F3" w:rsidRDefault="00071D1C" w:rsidP="00B46D58">
            <w:pPr>
              <w:widowControl w:val="0"/>
              <w:jc w:val="center"/>
              <w:rPr>
                <w:rFonts w:ascii="GHEA Grapalat" w:hAnsi="GHEA Grapalat"/>
                <w:sz w:val="16"/>
                <w:szCs w:val="16"/>
              </w:rPr>
            </w:pPr>
          </w:p>
        </w:tc>
        <w:tc>
          <w:tcPr>
            <w:tcW w:w="709" w:type="dxa"/>
          </w:tcPr>
          <w:p w:rsidR="00071D1C" w:rsidRPr="00B138F3" w:rsidRDefault="00071D1C" w:rsidP="00B46D58">
            <w:pPr>
              <w:widowControl w:val="0"/>
              <w:jc w:val="center"/>
              <w:rPr>
                <w:rFonts w:ascii="GHEA Grapalat" w:hAnsi="GHEA Grapalat"/>
                <w:sz w:val="16"/>
                <w:szCs w:val="16"/>
              </w:rPr>
            </w:pPr>
          </w:p>
        </w:tc>
        <w:tc>
          <w:tcPr>
            <w:tcW w:w="1158" w:type="dxa"/>
          </w:tcPr>
          <w:p w:rsidR="00071D1C" w:rsidRPr="00B138F3" w:rsidRDefault="00071D1C" w:rsidP="00B46D58">
            <w:pPr>
              <w:widowControl w:val="0"/>
              <w:jc w:val="center"/>
              <w:rPr>
                <w:rFonts w:ascii="GHEA Grapalat" w:hAnsi="GHEA Grapalat"/>
                <w:sz w:val="16"/>
                <w:szCs w:val="16"/>
              </w:rPr>
            </w:pPr>
          </w:p>
        </w:tc>
        <w:tc>
          <w:tcPr>
            <w:tcW w:w="947" w:type="dxa"/>
          </w:tcPr>
          <w:p w:rsidR="00071D1C" w:rsidRPr="00B138F3" w:rsidRDefault="00071D1C" w:rsidP="00B46D58">
            <w:pPr>
              <w:widowControl w:val="0"/>
              <w:jc w:val="center"/>
              <w:rPr>
                <w:rFonts w:ascii="GHEA Grapalat" w:hAnsi="GHEA Grapalat"/>
                <w:sz w:val="16"/>
                <w:szCs w:val="16"/>
              </w:rPr>
            </w:pP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lastRenderedPageBreak/>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40"/>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41"/>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299" w:rsidRDefault="00AE1299">
      <w:r>
        <w:separator/>
      </w:r>
    </w:p>
  </w:endnote>
  <w:endnote w:type="continuationSeparator" w:id="0">
    <w:p w:rsidR="00AE1299" w:rsidRDefault="00AE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302C9">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299" w:rsidRDefault="00AE1299">
      <w:r>
        <w:separator/>
      </w:r>
    </w:p>
  </w:footnote>
  <w:footnote w:type="continuationSeparator" w:id="0">
    <w:p w:rsidR="00AE1299" w:rsidRDefault="00AE1299">
      <w:r>
        <w:continuationSeparator/>
      </w:r>
    </w:p>
  </w:footnote>
  <w:footnote w:id="1">
    <w:p w:rsidR="006D2CDF" w:rsidRPr="00541313" w:rsidRDefault="006D2C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6D2CDF" w:rsidRPr="00DB4FE3" w:rsidRDefault="006D2C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6D2CDF" w:rsidRDefault="006D2C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6D2CDF" w:rsidRPr="00D3436F" w:rsidRDefault="006D2C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6D2CDF" w:rsidRPr="008842CE" w:rsidRDefault="006D2CDF" w:rsidP="001831C4">
      <w:pPr>
        <w:pStyle w:val="FootnoteText"/>
        <w:widowControl w:val="0"/>
        <w:jc w:val="both"/>
        <w:rPr>
          <w:rFonts w:ascii="GHEA Grapalat" w:hAnsi="GHEA Grapalat"/>
          <w:lang w:val="af-ZA"/>
        </w:rPr>
      </w:pPr>
    </w:p>
    <w:p w:rsidR="006D2CDF" w:rsidRPr="008842CE" w:rsidRDefault="006D2CDF" w:rsidP="008842CE">
      <w:pPr>
        <w:pStyle w:val="FootnoteText"/>
        <w:widowControl w:val="0"/>
        <w:jc w:val="both"/>
        <w:rPr>
          <w:rFonts w:ascii="GHEA Grapalat" w:hAnsi="GHEA Grapalat"/>
          <w:lang w:val="af-ZA"/>
        </w:rPr>
      </w:pPr>
    </w:p>
  </w:footnote>
  <w:footnote w:id="2">
    <w:p w:rsidR="006D2CDF" w:rsidRPr="00CD6B60" w:rsidRDefault="006D2C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6D2CDF" w:rsidRPr="00CA2B01" w:rsidRDefault="006D2C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4">
    <w:p w:rsidR="00E80312" w:rsidRPr="005D5092" w:rsidRDefault="005D5092"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FootnoteText"/>
        <w:jc w:val="both"/>
        <w:rPr>
          <w:del w:id="3"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5">
    <w:p w:rsidR="006D2CDF" w:rsidRPr="00D3436F" w:rsidRDefault="006D2C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FootnoteText"/>
        <w:rPr>
          <w:rFonts w:asciiTheme="minorHAnsi" w:hAnsiTheme="minorHAnsi"/>
        </w:rPr>
      </w:pPr>
    </w:p>
  </w:footnote>
  <w:footnote w:id="6">
    <w:p w:rsidR="006D2CDF" w:rsidRDefault="006D2CDF" w:rsidP="00AA4D5E">
      <w:pPr>
        <w:pStyle w:val="FootnoteText"/>
        <w:jc w:val="both"/>
        <w:rPr>
          <w:ins w:id="4" w:author="Vardan" w:date="2022-10-29T23:53:00Z"/>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1649C8" w:rsidRDefault="001649C8"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r w:rsidR="00FD55EB" w:rsidRPr="00AA4D5E">
        <w:rPr>
          <w:rFonts w:ascii="GHEA Grapalat" w:hAnsi="GHEA Grapalat"/>
          <w:i/>
        </w:rPr>
        <w:t>.</w:t>
      </w:r>
    </w:p>
    <w:p w:rsidR="00FD55EB" w:rsidRPr="00EE76ED" w:rsidRDefault="00FD55EB"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002F0DCF" w:rsidRPr="002F0DCF">
        <w:rPr>
          <w:rFonts w:ascii="GHEA Grapalat" w:hAnsi="GHEA Grapalat"/>
          <w:i/>
          <w:sz w:val="18"/>
          <w:szCs w:val="18"/>
          <w:vertAlign w:val="superscript"/>
        </w:rPr>
        <w:t xml:space="preserve"> </w:t>
      </w:r>
      <w:r w:rsidR="002F0DCF" w:rsidRPr="002F0DCF">
        <w:rPr>
          <w:rFonts w:ascii="GHEA Grapalat" w:hAnsi="GHEA Grapalat"/>
          <w:i/>
        </w:rPr>
        <w:t xml:space="preserve">Если процедура организуется на основании пункта 2 части 6 статьи 15 Закона </w:t>
      </w:r>
      <w:r w:rsidR="00A54850" w:rsidRPr="00AA4D5E">
        <w:rPr>
          <w:rFonts w:ascii="GHEA Grapalat" w:hAnsi="GHEA Grapalat"/>
          <w:i/>
        </w:rPr>
        <w:t>"</w:t>
      </w:r>
      <w:r w:rsidR="002F0DCF" w:rsidRPr="002F0DCF">
        <w:rPr>
          <w:rFonts w:ascii="GHEA Grapalat" w:hAnsi="GHEA Grapalat"/>
          <w:i/>
        </w:rPr>
        <w:t xml:space="preserve">О закупках </w:t>
      </w:r>
      <w:r w:rsidR="00A54850" w:rsidRPr="00AA4D5E">
        <w:rPr>
          <w:rFonts w:ascii="GHEA Grapalat" w:hAnsi="GHEA Grapalat"/>
          <w:i/>
        </w:rPr>
        <w:t>"</w:t>
      </w:r>
      <w:r w:rsidR="002F0DCF"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00EE76ED" w:rsidRPr="00AA4D5E">
        <w:rPr>
          <w:rFonts w:ascii="GHEA Grapalat" w:hAnsi="GHEA Grapalat"/>
          <w:i/>
        </w:rPr>
        <w:t>"</w:t>
      </w:r>
      <w:r w:rsidR="002F0DCF" w:rsidRPr="002F0DCF">
        <w:rPr>
          <w:rFonts w:ascii="GHEA Grapalat" w:hAnsi="GHEA Grapalat"/>
          <w:i/>
        </w:rPr>
        <w:t>90 (девяноста) рабочих дней</w:t>
      </w:r>
      <w:r w:rsidR="00EE76ED" w:rsidRPr="00AA4D5E">
        <w:rPr>
          <w:rFonts w:ascii="GHEA Grapalat" w:hAnsi="GHEA Grapalat"/>
          <w:i/>
        </w:rPr>
        <w:t>"</w:t>
      </w:r>
      <w:r w:rsidR="002F0DCF" w:rsidRPr="002F0DCF">
        <w:rPr>
          <w:rFonts w:ascii="GHEA Grapalat" w:hAnsi="GHEA Grapalat"/>
          <w:i/>
        </w:rPr>
        <w:t xml:space="preserve"> заменяются на слова </w:t>
      </w:r>
      <w:r w:rsidR="00EE76ED" w:rsidRPr="00AA4D5E">
        <w:rPr>
          <w:rFonts w:ascii="GHEA Grapalat" w:hAnsi="GHEA Grapalat"/>
          <w:i/>
        </w:rPr>
        <w:t>"</w:t>
      </w:r>
      <w:r w:rsidR="002F0DCF" w:rsidRPr="002F0DCF">
        <w:rPr>
          <w:rFonts w:ascii="GHEA Grapalat" w:hAnsi="GHEA Grapalat"/>
          <w:i/>
        </w:rPr>
        <w:t>120 (сто двадцати) рабочих дней</w:t>
      </w:r>
      <w:r w:rsidR="00EE76ED" w:rsidRPr="00AA4D5E">
        <w:rPr>
          <w:rFonts w:ascii="GHEA Grapalat" w:hAnsi="GHEA Grapalat"/>
          <w:i/>
        </w:rPr>
        <w:t>".</w:t>
      </w:r>
    </w:p>
    <w:p w:rsidR="001649C8" w:rsidRPr="002C2499" w:rsidRDefault="001649C8" w:rsidP="00AA4D5E">
      <w:pPr>
        <w:pStyle w:val="FootnoteText"/>
        <w:jc w:val="both"/>
      </w:pPr>
    </w:p>
    <w:p w:rsidR="006D2CDF" w:rsidRPr="000811C1" w:rsidRDefault="006D2CDF">
      <w:pPr>
        <w:pStyle w:val="FootnoteText"/>
        <w:rPr>
          <w:rFonts w:asciiTheme="minorHAnsi" w:hAnsiTheme="minorHAnsi"/>
        </w:rPr>
      </w:pPr>
    </w:p>
  </w:footnote>
  <w:footnote w:id="7">
    <w:p w:rsidR="006D2CDF" w:rsidRPr="00FE2AA4" w:rsidRDefault="006D2C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FootnoteText"/>
        <w:rPr>
          <w:lang w:val="af-ZA"/>
        </w:rPr>
      </w:pPr>
    </w:p>
  </w:footnote>
  <w:footnote w:id="9">
    <w:p w:rsidR="006D2CDF" w:rsidRDefault="006D2CDF" w:rsidP="00636142">
      <w:pPr>
        <w:pStyle w:val="FootnoteText"/>
        <w:jc w:val="both"/>
        <w:rPr>
          <w:rFonts w:ascii="GHEA Grapalat" w:hAnsi="GHEA Grapalat"/>
          <w:i/>
          <w:lang w:val="hy-AM"/>
        </w:rPr>
      </w:pPr>
    </w:p>
    <w:p w:rsidR="006D2CDF" w:rsidRPr="002227A9" w:rsidRDefault="006D2C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6D2CDF" w:rsidRPr="00636142"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FootnoteText"/>
        <w:jc w:val="both"/>
        <w:rPr>
          <w:rFonts w:ascii="GHEA Grapalat" w:hAnsi="GHEA Grapalat"/>
          <w:i/>
        </w:rPr>
      </w:pPr>
    </w:p>
  </w:footnote>
  <w:footnote w:id="10">
    <w:p w:rsidR="006D2CDF" w:rsidRPr="004A4643" w:rsidRDefault="006D2C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FootnoteText"/>
        <w:rPr>
          <w:rFonts w:ascii="Sylfaen" w:hAnsi="Sylfaen"/>
          <w:sz w:val="18"/>
          <w:szCs w:val="18"/>
        </w:rPr>
      </w:pPr>
    </w:p>
  </w:footnote>
  <w:footnote w:id="12">
    <w:p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B666FB" w:rsidRDefault="006D2CDF">
      <w:pPr>
        <w:pStyle w:val="FootnoteText"/>
      </w:pPr>
      <w:r>
        <w:rPr>
          <w:rStyle w:val="FootnoteReference"/>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6">
    <w:p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FootnoteText"/>
        <w:rPr>
          <w:lang w:val="es-ES"/>
        </w:rPr>
      </w:pPr>
    </w:p>
  </w:footnote>
  <w:footnote w:id="19">
    <w:p w:rsidR="006D2CDF" w:rsidRPr="00DC0B85" w:rsidRDefault="006D2CDF">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00DC0B85" w:rsidRPr="00DC0B85">
        <w:rPr>
          <w:rFonts w:ascii="GHEA Grapalat" w:hAnsi="GHEA Grapalat"/>
          <w:i/>
        </w:rPr>
        <w:t>.</w:t>
      </w:r>
    </w:p>
    <w:p w:rsidR="00DC0B85" w:rsidRPr="00B138F3" w:rsidRDefault="00DC0B85" w:rsidP="00DC0B85">
      <w:pPr>
        <w:widowControl w:val="0"/>
        <w:spacing w:after="160"/>
        <w:ind w:right="-286"/>
        <w:jc w:val="both"/>
        <w:rPr>
          <w:rFonts w:ascii="GHEA Grapalat" w:hAnsi="GHEA Grapalat"/>
          <w:b/>
        </w:rPr>
      </w:pPr>
      <w:r w:rsidRPr="00B61EF3">
        <w:rPr>
          <w:rFonts w:ascii="GHEA Grapalat" w:hAnsi="GHEA Grapalat"/>
          <w:i/>
          <w:szCs w:val="16"/>
        </w:rPr>
        <w:t>**</w:t>
      </w:r>
      <w:r w:rsidRPr="00DC0B85">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rsidR="00DC0B85" w:rsidRPr="00DC0B85" w:rsidRDefault="00DC0B85" w:rsidP="00DC0B85">
      <w:pPr>
        <w:pStyle w:val="FootnoteText"/>
        <w:ind w:right="-286" w:firstLine="567"/>
      </w:pPr>
    </w:p>
  </w:footnote>
  <w:footnote w:id="20">
    <w:p w:rsidR="006D2CDF" w:rsidRPr="00217344" w:rsidRDefault="006D2CDF"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6D2CDF" w:rsidRPr="00217344" w:rsidRDefault="006D2CDF" w:rsidP="003E31E5">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3D2FE2">
      <w:pPr>
        <w:pStyle w:val="FootnoteText"/>
        <w:jc w:val="both"/>
        <w:rPr>
          <w:rFonts w:ascii="GHEA Grapalat" w:hAnsi="GHEA Grapalat"/>
        </w:rPr>
      </w:pPr>
    </w:p>
  </w:footnote>
  <w:footnote w:id="23">
    <w:p w:rsidR="006D2CDF" w:rsidRPr="008842CE" w:rsidRDefault="006D2CDF" w:rsidP="003D2FE2">
      <w:pPr>
        <w:pStyle w:val="FootnoteText"/>
        <w:jc w:val="both"/>
      </w:pPr>
    </w:p>
  </w:footnote>
  <w:footnote w:id="24">
    <w:p w:rsidR="006D2CDF" w:rsidRPr="00217344" w:rsidRDefault="006D2CDF"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CDF" w:rsidRPr="008842CE" w:rsidRDefault="006D2CDF" w:rsidP="000A214C">
      <w:pPr>
        <w:pStyle w:val="FootnoteText"/>
        <w:jc w:val="both"/>
        <w:rPr>
          <w:rFonts w:ascii="GHEA Grapalat" w:hAnsi="GHEA Grapalat"/>
        </w:rPr>
      </w:pPr>
    </w:p>
  </w:footnote>
  <w:footnote w:id="26">
    <w:p w:rsidR="006D2CDF" w:rsidRPr="008842CE" w:rsidRDefault="006D2CDF" w:rsidP="000A214C">
      <w:pPr>
        <w:pStyle w:val="FootnoteText"/>
        <w:jc w:val="both"/>
      </w:pPr>
    </w:p>
  </w:footnote>
  <w:footnote w:id="27">
    <w:p w:rsidR="006D2CDF" w:rsidRPr="00217344" w:rsidRDefault="006D2CDF" w:rsidP="00A943A0">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8">
    <w:p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9">
    <w:p w:rsidR="006D2CDF" w:rsidRDefault="006D2CDF" w:rsidP="00D3436F">
      <w:pPr>
        <w:pStyle w:val="FootnoteText"/>
        <w:widowControl w:val="0"/>
        <w:jc w:val="both"/>
        <w:rPr>
          <w:ins w:id="13"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FootnoteText"/>
        <w:widowControl w:val="0"/>
        <w:jc w:val="both"/>
        <w:rPr>
          <w:lang w:val="hy-AM"/>
        </w:rPr>
      </w:pPr>
    </w:p>
  </w:footnote>
  <w:footnote w:id="30">
    <w:p w:rsidR="006D2CDF" w:rsidRDefault="006D2CDF"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FootnoteText"/>
        <w:widowControl w:val="0"/>
        <w:jc w:val="both"/>
        <w:rPr>
          <w:rFonts w:ascii="GHEA Grapalat" w:hAnsi="GHEA Grapalat"/>
          <w:i/>
        </w:rPr>
      </w:pPr>
    </w:p>
    <w:p w:rsidR="006D2CDF" w:rsidRDefault="006D2CDF" w:rsidP="005E52ED">
      <w:pPr>
        <w:pStyle w:val="FootnoteText"/>
        <w:widowControl w:val="0"/>
        <w:jc w:val="both"/>
        <w:rPr>
          <w:rFonts w:ascii="GHEA Grapalat" w:hAnsi="GHEA Grapalat"/>
          <w:i/>
        </w:rPr>
      </w:pPr>
    </w:p>
    <w:p w:rsidR="006D2CDF" w:rsidRPr="00EB336B" w:rsidRDefault="006D2CDF"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FootnoteText"/>
        <w:rPr>
          <w:lang w:val="hy-AM"/>
        </w:rPr>
      </w:pPr>
    </w:p>
  </w:footnote>
  <w:footnote w:id="31">
    <w:p w:rsidR="006D2CDF" w:rsidRPr="008842CE" w:rsidRDefault="006D2CDF"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FootnoteText"/>
        <w:rPr>
          <w:lang w:val="hy-AM"/>
        </w:rPr>
      </w:pPr>
    </w:p>
  </w:footnote>
  <w:footnote w:id="32">
    <w:p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FootnoteText"/>
        <w:rPr>
          <w:lang w:val="hy-AM"/>
        </w:rPr>
      </w:pPr>
    </w:p>
  </w:footnote>
  <w:footnote w:id="33">
    <w:p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FootnoteText"/>
        <w:rPr>
          <w:lang w:val="hy-AM"/>
        </w:rPr>
      </w:pPr>
    </w:p>
  </w:footnote>
  <w:footnote w:id="34">
    <w:p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5">
    <w:p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FootnoteText"/>
        <w:rPr>
          <w:lang w:val="hy-AM"/>
        </w:rPr>
      </w:pPr>
    </w:p>
  </w:footnote>
  <w:footnote w:id="36">
    <w:p w:rsidR="006D2CDF" w:rsidRPr="008842CE" w:rsidRDefault="006D2CDF"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sidR="000D3BE0">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sidR="000D3BE0">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6D2CDF" w:rsidRPr="008842CE" w:rsidRDefault="006D2CDF"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6D2CDF" w:rsidRPr="00D3436F" w:rsidRDefault="006D2CDF">
      <w:pPr>
        <w:pStyle w:val="FootnoteText"/>
        <w:rPr>
          <w:lang w:val="hy-AM"/>
        </w:rPr>
      </w:pPr>
    </w:p>
  </w:footnote>
  <w:footnote w:id="37">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38">
    <w:p w:rsidR="006D2CDF" w:rsidRPr="00C84B20" w:rsidRDefault="006D2CDF"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sidR="001C7110">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6D2CDF" w:rsidRDefault="006D2CDF"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w:t>
      </w:r>
      <w:r w:rsidR="001C7110">
        <w:rPr>
          <w:rFonts w:ascii="GHEA Grapalat" w:hAnsi="GHEA Grapalat"/>
          <w:i/>
        </w:rPr>
        <w:t>модель</w:t>
      </w:r>
      <w:r>
        <w:rPr>
          <w:rFonts w:ascii="GHEA Grapalat" w:hAnsi="GHEA Grapalat"/>
          <w:i/>
        </w:rPr>
        <w:t xml:space="preserve">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6D2CDF" w:rsidRPr="00E861BF" w:rsidRDefault="006D2CDF"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9">
    <w:p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sidR="001C7110">
        <w:rPr>
          <w:rFonts w:ascii="GHEA Grapalat" w:hAnsi="GHEA Grapalat"/>
          <w:i/>
        </w:rPr>
        <w:t xml:space="preserve">срок </w:t>
      </w:r>
      <w:r w:rsidR="001C7110"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0">
    <w:p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1">
    <w:p w:rsidR="006D2CDF" w:rsidRPr="008842CE" w:rsidRDefault="006D2CDF"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973"/>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0A52"/>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05"/>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4FF"/>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2C9"/>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5CD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08B"/>
    <w:rsid w:val="00AE1299"/>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ACE"/>
    <w:rsid w:val="00BE6F5D"/>
    <w:rsid w:val="00BE7FE1"/>
    <w:rsid w:val="00BF0913"/>
    <w:rsid w:val="00BF09F8"/>
    <w:rsid w:val="00BF0BF6"/>
    <w:rsid w:val="00BF1309"/>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A7C8C"/>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960"/>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0148121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474076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AD8B8-3034-47F5-A1BB-1563485BA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105</Pages>
  <Words>24184</Words>
  <Characters>137853</Characters>
  <Application>Microsoft Office Word</Application>
  <DocSecurity>0</DocSecurity>
  <Lines>1148</Lines>
  <Paragraphs>323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161714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1220</cp:revision>
  <cp:lastPrinted>2018-02-16T07:12:00Z</cp:lastPrinted>
  <dcterms:created xsi:type="dcterms:W3CDTF">2019-10-28T07:04:00Z</dcterms:created>
  <dcterms:modified xsi:type="dcterms:W3CDTF">2023-03-29T23:33:00Z</dcterms:modified>
</cp:coreProperties>
</file>